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a6"/>
        <w:spacing w:before="0"/>
        <w:ind w:left="0" w:firstLine="709"/>
        <w:jc w:val="left"/>
        <w:rPr>
          <w:b/>
          <w:lang w:val="ru-RU"/>
        </w:rPr>
      </w:pPr>
      <w:r>
        <w:rPr>
          <w:b/>
          <w:lang w:val="ru-RU"/>
        </w:rPr>
        <w:t>Правила использования API консолидируемые расчеты по ОКУД 0503320</w:t>
      </w:r>
    </w:p>
    <w:p>
      <w:pPr>
        <w:pStyle w:val="a6"/>
        <w:spacing w:before="0"/>
        <w:ind w:left="0" w:firstLine="709"/>
        <w:jc w:val="left"/>
        <w:rPr>
          <w:b/>
          <w:sz w:val="24"/>
          <w:szCs w:val="24"/>
          <w:lang w:val="ru-RU"/>
        </w:rPr>
      </w:pPr>
    </w:p>
    <w:p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Интерфейс прикладного программирования (</w:t>
      </w:r>
      <w:r>
        <w:rPr>
          <w:sz w:val="24"/>
          <w:szCs w:val="24"/>
        </w:rPr>
        <w:t>API</w:t>
      </w:r>
      <w:r>
        <w:rPr>
          <w:sz w:val="24"/>
          <w:szCs w:val="24"/>
          <w:lang w:val="ru-RU"/>
        </w:rPr>
        <w:t>) - набор готовых классов, функций, структур и констант, предоставляемых приложением (библиотекой, сервисом) для использования во внешних программных продуктах.</w:t>
      </w:r>
    </w:p>
    <w:p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</w:rPr>
        <w:t>JSON</w:t>
      </w:r>
      <w:r>
        <w:rPr>
          <w:sz w:val="24"/>
          <w:szCs w:val="24"/>
          <w:lang w:val="ru-RU"/>
        </w:rPr>
        <w:t xml:space="preserve"> - (</w:t>
      </w:r>
      <w:r>
        <w:rPr>
          <w:sz w:val="24"/>
          <w:szCs w:val="24"/>
        </w:rPr>
        <w:t>JavaScript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Object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Notation</w:t>
      </w:r>
      <w:r>
        <w:rPr>
          <w:sz w:val="24"/>
          <w:szCs w:val="24"/>
          <w:lang w:val="ru-RU"/>
        </w:rPr>
        <w:t xml:space="preserve">) - </w:t>
      </w:r>
      <w:hyperlink r:id="rId6">
        <w:r>
          <w:rPr>
            <w:sz w:val="24"/>
            <w:szCs w:val="24"/>
            <w:lang w:val="ru-RU"/>
          </w:rPr>
          <w:t xml:space="preserve">текстовый формат </w:t>
        </w:r>
      </w:hyperlink>
      <w:r>
        <w:rPr>
          <w:sz w:val="24"/>
          <w:szCs w:val="24"/>
          <w:lang w:val="ru-RU"/>
        </w:rPr>
        <w:t xml:space="preserve">обмена данными, основанный на </w:t>
      </w:r>
      <w:hyperlink r:id="rId7">
        <w:r>
          <w:rPr>
            <w:sz w:val="24"/>
            <w:szCs w:val="24"/>
          </w:rPr>
          <w:t>JavaScript</w:t>
        </w:r>
        <w:r>
          <w:rPr>
            <w:sz w:val="24"/>
            <w:szCs w:val="24"/>
            <w:lang w:val="ru-RU"/>
          </w:rPr>
          <w:t xml:space="preserve"> </w:t>
        </w:r>
      </w:hyperlink>
      <w:r>
        <w:rPr>
          <w:sz w:val="24"/>
          <w:szCs w:val="24"/>
          <w:lang w:val="ru-RU"/>
        </w:rPr>
        <w:t xml:space="preserve">и обычно используемый именно с этим языком. </w:t>
      </w:r>
    </w:p>
    <w:p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Для формирования запроса необходимо в адресной строке после адреса страницы ввести «?», а затем один или несколько параметров запроса. Например: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epbs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/7710568760-CONSCALCOKUD0503320/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proofErr w:type="spellStart"/>
      <w:r>
        <w:rPr>
          <w:sz w:val="24"/>
          <w:szCs w:val="24"/>
        </w:rPr>
        <w:t>pageSize</w:t>
      </w:r>
      <w:proofErr w:type="spellEnd"/>
      <w:r>
        <w:rPr>
          <w:sz w:val="24"/>
          <w:szCs w:val="24"/>
          <w:lang w:val="ru-RU"/>
        </w:rPr>
        <w:t>=10.</w:t>
      </w:r>
    </w:p>
    <w:p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</w:p>
    <w:p>
      <w:pPr>
        <w:pStyle w:val="a6"/>
        <w:spacing w:before="0"/>
        <w:ind w:left="0" w:firstLine="709"/>
        <w:jc w:val="left"/>
        <w:outlineLvl w:val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Для </w:t>
      </w:r>
      <w:r>
        <w:rPr>
          <w:b/>
          <w:sz w:val="24"/>
          <w:szCs w:val="24"/>
        </w:rPr>
        <w:t>API</w:t>
      </w:r>
      <w:r>
        <w:rPr>
          <w:b/>
          <w:sz w:val="24"/>
          <w:szCs w:val="24"/>
          <w:lang w:val="ru-RU"/>
        </w:rPr>
        <w:t xml:space="preserve"> предусмотрены следующие параметры запросов:</w:t>
      </w:r>
    </w:p>
    <w:p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</w:p>
    <w:p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</w:tabs>
        <w:spacing w:before="0"/>
        <w:ind w:left="0" w:firstLine="709"/>
        <w:jc w:val="left"/>
        <w:rPr>
          <w:spacing w:val="-2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proofErr w:type="spellStart"/>
      <w:r>
        <w:rPr>
          <w:b/>
          <w:sz w:val="24"/>
          <w:szCs w:val="24"/>
        </w:rPr>
        <w:t>pageSize</w:t>
      </w:r>
      <w:proofErr w:type="spellEnd"/>
      <w:r>
        <w:rPr>
          <w:sz w:val="24"/>
          <w:szCs w:val="24"/>
          <w:lang w:val="ru-RU"/>
        </w:rPr>
        <w:t xml:space="preserve"> - задает число отображаемых элементов на одной странице. Минимум на одной странице может быть отображен 1 элемент, максимум - 1000. </w:t>
      </w:r>
      <w:r>
        <w:rPr>
          <w:spacing w:val="-4"/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 xml:space="preserve">о 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мо</w:t>
      </w:r>
      <w:r>
        <w:rPr>
          <w:spacing w:val="-1"/>
          <w:sz w:val="24"/>
          <w:szCs w:val="24"/>
          <w:lang w:val="ru-RU"/>
        </w:rPr>
        <w:t>л</w:t>
      </w:r>
      <w:r>
        <w:rPr>
          <w:sz w:val="24"/>
          <w:szCs w:val="24"/>
          <w:lang w:val="ru-RU"/>
        </w:rPr>
        <w:t>ча</w:t>
      </w:r>
      <w:r>
        <w:rPr>
          <w:spacing w:val="-1"/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>ию выводится</w:t>
      </w:r>
      <w:r>
        <w:rPr>
          <w:spacing w:val="-4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10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pacing w:val="-2"/>
          <w:sz w:val="24"/>
          <w:szCs w:val="24"/>
          <w:lang w:val="ru-RU"/>
        </w:rPr>
        <w:t>э</w:t>
      </w:r>
      <w:r>
        <w:rPr>
          <w:spacing w:val="-1"/>
          <w:sz w:val="24"/>
          <w:szCs w:val="24"/>
          <w:lang w:val="ru-RU"/>
        </w:rPr>
        <w:t>л</w:t>
      </w:r>
      <w:r>
        <w:rPr>
          <w:sz w:val="24"/>
          <w:szCs w:val="24"/>
          <w:lang w:val="ru-RU"/>
        </w:rPr>
        <w:t>ем</w:t>
      </w:r>
      <w:r>
        <w:rPr>
          <w:spacing w:val="-3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н</w:t>
      </w:r>
      <w:r>
        <w:rPr>
          <w:spacing w:val="-3"/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ов. Чтобы изменить количество элементов на одной странице нужно ввести, например: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epbs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/7710568760-CONSCALCOKUD0503320/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proofErr w:type="spellStart"/>
      <w:r>
        <w:rPr>
          <w:sz w:val="24"/>
          <w:szCs w:val="24"/>
        </w:rPr>
        <w:t>pageSize</w:t>
      </w:r>
      <w:proofErr w:type="spellEnd"/>
      <w:r>
        <w:rPr>
          <w:sz w:val="24"/>
          <w:szCs w:val="24"/>
          <w:lang w:val="ru-RU"/>
        </w:rPr>
        <w:t>=10, количество отображаемых элементов на одной странице станет 10.</w:t>
      </w:r>
    </w:p>
    <w:p>
      <w:pPr>
        <w:pStyle w:val="a6"/>
        <w:tabs>
          <w:tab w:val="left" w:pos="426"/>
          <w:tab w:val="left" w:pos="567"/>
          <w:tab w:val="left" w:pos="993"/>
        </w:tabs>
        <w:spacing w:before="0"/>
        <w:ind w:left="709" w:firstLine="0"/>
        <w:jc w:val="left"/>
        <w:rPr>
          <w:spacing w:val="-2"/>
          <w:sz w:val="24"/>
          <w:szCs w:val="24"/>
          <w:lang w:val="ru-RU"/>
        </w:rPr>
      </w:pPr>
    </w:p>
    <w:p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spacing w:before="0"/>
        <w:ind w:left="0" w:firstLine="709"/>
        <w:jc w:val="left"/>
        <w:rPr>
          <w:spacing w:val="-2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proofErr w:type="spellStart"/>
      <w:r>
        <w:rPr>
          <w:b/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 - задает номер отображаемой страницы. Если в запросе указать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epbs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/7710568760-CONSCALCOKUD0503320/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proofErr w:type="spellStart"/>
      <w:r>
        <w:rPr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=2 в ответе отобразится 2 страница. При совместном использовании параметров </w:t>
      </w:r>
      <w:proofErr w:type="spellStart"/>
      <w:r>
        <w:rPr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 xml:space="preserve"> приоритетным будет параметр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>, так как позволяет более точно задать позицию.</w:t>
      </w:r>
    </w:p>
    <w:p>
      <w:pPr>
        <w:pStyle w:val="a6"/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spacing w:before="0"/>
        <w:ind w:left="709" w:firstLine="0"/>
        <w:jc w:val="left"/>
        <w:rPr>
          <w:spacing w:val="-2"/>
          <w:sz w:val="24"/>
          <w:szCs w:val="24"/>
          <w:lang w:val="ru-RU"/>
        </w:rPr>
      </w:pPr>
    </w:p>
    <w:p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autoSpaceDE w:val="0"/>
        <w:autoSpaceDN w:val="0"/>
        <w:adjustRightInd w:val="0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r>
        <w:rPr>
          <w:b/>
          <w:sz w:val="24"/>
          <w:szCs w:val="24"/>
        </w:rPr>
        <w:t>offset</w:t>
      </w:r>
      <w:r>
        <w:rPr>
          <w:sz w:val="24"/>
          <w:szCs w:val="24"/>
          <w:lang w:val="ru-RU"/>
        </w:rPr>
        <w:t xml:space="preserve"> - задает номер элемента, с которого нужно начать вывод данных. Если в запросе указать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epbs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/7710568760-CONSCALCOKUD0503320/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 xml:space="preserve">=100, вывод данных начнется со 101го элемента. При совместном использовании параметров </w:t>
      </w:r>
      <w:proofErr w:type="spellStart"/>
      <w:r>
        <w:rPr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 xml:space="preserve"> приоритетным будет параметр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>, так как позволяет более точно задать позицию.</w:t>
      </w:r>
    </w:p>
    <w:p>
      <w:pPr>
        <w:pStyle w:val="a6"/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autoSpaceDE w:val="0"/>
        <w:autoSpaceDN w:val="0"/>
        <w:adjustRightInd w:val="0"/>
        <w:spacing w:before="0"/>
        <w:ind w:left="709" w:firstLine="0"/>
        <w:jc w:val="left"/>
        <w:rPr>
          <w:sz w:val="24"/>
          <w:szCs w:val="24"/>
          <w:lang w:val="ru-RU"/>
        </w:rPr>
      </w:pPr>
    </w:p>
    <w:p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  <w:tab w:val="left" w:pos="7750"/>
          <w:tab w:val="left" w:pos="8313"/>
        </w:tabs>
        <w:autoSpaceDE w:val="0"/>
        <w:autoSpaceDN w:val="0"/>
        <w:adjustRightInd w:val="0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r>
        <w:rPr>
          <w:b/>
          <w:sz w:val="24"/>
          <w:szCs w:val="24"/>
        </w:rPr>
        <w:t>blocks</w:t>
      </w:r>
      <w:r>
        <w:rPr>
          <w:sz w:val="24"/>
          <w:szCs w:val="24"/>
          <w:lang w:val="ru-RU"/>
        </w:rPr>
        <w:t xml:space="preserve"> - позволяет вывести</w:t>
      </w:r>
      <w:r>
        <w:rPr>
          <w:spacing w:val="3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>
        <w:rPr>
          <w:spacing w:val="3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</w:t>
      </w:r>
      <w:r>
        <w:rPr>
          <w:spacing w:val="-1"/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>ет</w:t>
      </w:r>
      <w:r>
        <w:rPr>
          <w:spacing w:val="3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то</w:t>
      </w:r>
      <w:r>
        <w:rPr>
          <w:spacing w:val="-1"/>
          <w:sz w:val="24"/>
          <w:szCs w:val="24"/>
          <w:lang w:val="ru-RU"/>
        </w:rPr>
        <w:t>ль</w:t>
      </w:r>
      <w:r>
        <w:rPr>
          <w:sz w:val="24"/>
          <w:szCs w:val="24"/>
          <w:lang w:val="ru-RU"/>
        </w:rPr>
        <w:t>ко</w:t>
      </w:r>
      <w:r>
        <w:rPr>
          <w:spacing w:val="3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запрош</w:t>
      </w:r>
      <w:r>
        <w:rPr>
          <w:spacing w:val="-2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н</w:t>
      </w:r>
      <w:r>
        <w:rPr>
          <w:spacing w:val="-2"/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>ые наборы атр</w:t>
      </w:r>
      <w:r>
        <w:rPr>
          <w:spacing w:val="-2"/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>б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тов</w:t>
      </w:r>
      <w:r>
        <w:rPr>
          <w:spacing w:val="17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э</w:t>
      </w:r>
      <w:r>
        <w:rPr>
          <w:spacing w:val="-2"/>
          <w:sz w:val="24"/>
          <w:szCs w:val="24"/>
          <w:lang w:val="ru-RU"/>
        </w:rPr>
        <w:t>л</w:t>
      </w:r>
      <w:r>
        <w:rPr>
          <w:sz w:val="24"/>
          <w:szCs w:val="24"/>
          <w:lang w:val="ru-RU"/>
        </w:rPr>
        <w:t>ем</w:t>
      </w:r>
      <w:r>
        <w:rPr>
          <w:spacing w:val="-3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нт</w:t>
      </w:r>
      <w:r>
        <w:rPr>
          <w:spacing w:val="-2"/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>в</w:t>
      </w:r>
      <w:r>
        <w:rPr>
          <w:spacing w:val="17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</w:t>
      </w:r>
      <w:r>
        <w:rPr>
          <w:spacing w:val="-3"/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>н</w:t>
      </w:r>
      <w:r>
        <w:rPr>
          <w:spacing w:val="-2"/>
          <w:sz w:val="24"/>
          <w:szCs w:val="24"/>
          <w:lang w:val="ru-RU"/>
        </w:rPr>
        <w:t>ны</w:t>
      </w:r>
      <w:r>
        <w:rPr>
          <w:sz w:val="24"/>
          <w:szCs w:val="24"/>
          <w:lang w:val="ru-RU"/>
        </w:rPr>
        <w:t>х (Блок).</w:t>
      </w:r>
      <w:r>
        <w:rPr>
          <w:spacing w:val="-2"/>
          <w:sz w:val="24"/>
          <w:szCs w:val="24"/>
          <w:lang w:val="ru-RU"/>
        </w:rPr>
        <w:t xml:space="preserve"> В отчете используются следующие блоки:</w:t>
      </w:r>
    </w:p>
    <w:p>
      <w:pPr>
        <w:pStyle w:val="a6"/>
        <w:tabs>
          <w:tab w:val="left" w:pos="426"/>
          <w:tab w:val="left" w:pos="567"/>
          <w:tab w:val="left" w:pos="993"/>
          <w:tab w:val="left" w:pos="7750"/>
          <w:tab w:val="left" w:pos="8313"/>
        </w:tabs>
        <w:autoSpaceDE w:val="0"/>
        <w:autoSpaceDN w:val="0"/>
        <w:adjustRightInd w:val="0"/>
        <w:spacing w:before="0"/>
        <w:ind w:left="709" w:firstLine="0"/>
        <w:jc w:val="left"/>
        <w:rPr>
          <w:rStyle w:val="x1a"/>
          <w:sz w:val="24"/>
          <w:szCs w:val="24"/>
          <w:lang w:val="ru-RU"/>
        </w:rPr>
      </w:pPr>
    </w:p>
    <w:p>
      <w:pPr>
        <w:pStyle w:val="a8"/>
        <w:widowControl/>
        <w:numPr>
          <w:ilvl w:val="0"/>
          <w:numId w:val="4"/>
        </w:numPr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Блок </w:t>
      </w:r>
      <w:r>
        <w:rPr>
          <w:rStyle w:val="x1a"/>
        </w:rPr>
        <w:t>INFO</w:t>
      </w:r>
      <w:r>
        <w:rPr>
          <w:rStyle w:val="x1a"/>
          <w:lang w:val="ru-RU"/>
        </w:rPr>
        <w:t xml:space="preserve"> с набором атрибутов: </w:t>
      </w:r>
      <w:r>
        <w:t>PERIOD</w:t>
      </w:r>
      <w:r>
        <w:rPr>
          <w:lang w:val="ru-RU"/>
        </w:rPr>
        <w:t xml:space="preserve">, </w:t>
      </w:r>
      <w:r>
        <w:t>PERIODICITY</w:t>
      </w:r>
      <w:r>
        <w:rPr>
          <w:lang w:val="ru-RU"/>
        </w:rPr>
        <w:t xml:space="preserve">, </w:t>
      </w:r>
      <w:r>
        <w:t>OBSUB</w:t>
      </w:r>
      <w:r>
        <w:rPr>
          <w:lang w:val="ru-RU"/>
        </w:rPr>
        <w:t xml:space="preserve">, </w:t>
      </w:r>
      <w:r>
        <w:t>OBMO</w:t>
      </w:r>
      <w:r>
        <w:rPr>
          <w:lang w:val="ru-RU"/>
        </w:rPr>
        <w:t xml:space="preserve">, </w:t>
      </w:r>
      <w:r>
        <w:t>OBGO</w:t>
      </w:r>
      <w:r>
        <w:rPr>
          <w:lang w:val="ru-RU"/>
        </w:rPr>
        <w:t xml:space="preserve">, </w:t>
      </w:r>
      <w:r>
        <w:t>OBGODIVISION</w:t>
      </w:r>
      <w:r>
        <w:rPr>
          <w:lang w:val="ru-RU"/>
        </w:rPr>
        <w:t xml:space="preserve">, </w:t>
      </w:r>
      <w:r>
        <w:t>OBCITY</w:t>
      </w:r>
      <w:r>
        <w:rPr>
          <w:lang w:val="ru-RU"/>
        </w:rPr>
        <w:t xml:space="preserve">, </w:t>
      </w:r>
      <w:r>
        <w:t>OBMR</w:t>
      </w:r>
      <w:r>
        <w:rPr>
          <w:lang w:val="ru-RU"/>
        </w:rPr>
        <w:t xml:space="preserve">, </w:t>
      </w:r>
      <w:r>
        <w:t>OBGP</w:t>
      </w:r>
      <w:r>
        <w:rPr>
          <w:lang w:val="ru-RU"/>
        </w:rPr>
        <w:t xml:space="preserve">, </w:t>
      </w:r>
      <w:r>
        <w:t>OBSP</w:t>
      </w:r>
      <w:r>
        <w:rPr>
          <w:lang w:val="ru-RU"/>
        </w:rPr>
        <w:t xml:space="preserve">, </w:t>
      </w:r>
      <w:r>
        <w:t>OBTF</w:t>
      </w:r>
      <w:r>
        <w:rPr>
          <w:lang w:val="ru-RU"/>
        </w:rPr>
        <w:t xml:space="preserve">, </w:t>
      </w:r>
      <w:r>
        <w:t>TOTAL</w:t>
      </w:r>
      <w:r>
        <w:rPr>
          <w:lang w:val="ru-RU"/>
        </w:rPr>
        <w:t xml:space="preserve">, </w:t>
      </w:r>
      <w:r>
        <w:t>STRCODE</w:t>
      </w:r>
      <w:r>
        <w:rPr>
          <w:rStyle w:val="x1a"/>
          <w:lang w:val="ru-RU"/>
        </w:rPr>
        <w:t xml:space="preserve"> 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epbs</w:t>
      </w:r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7710568760-CONSCALCOKUD0503320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r>
        <w:rPr>
          <w:rStyle w:val="x1a"/>
        </w:rPr>
        <w:t>info</w:t>
      </w:r>
      <w:r>
        <w:rPr>
          <w:rStyle w:val="x1a"/>
          <w:lang w:val="ru-RU"/>
        </w:rPr>
        <w:t>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pPr w:leftFromText="180" w:rightFromText="180" w:vertAnchor="text" w:tblpX="-885" w:tblpY="1"/>
        <w:tblOverlap w:val="never"/>
        <w:tblW w:w="56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5"/>
        <w:gridCol w:w="1444"/>
        <w:gridCol w:w="797"/>
        <w:gridCol w:w="1676"/>
        <w:gridCol w:w="3819"/>
      </w:tblGrid>
      <w:tr>
        <w:trPr>
          <w:cantSplit/>
          <w:tblHeader/>
        </w:trPr>
        <w:tc>
          <w:tcPr>
            <w:tcW w:w="1399" w:type="pct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672" w:type="pct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371" w:type="pct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780" w:type="pct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1778" w:type="pct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PERIOD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NUMBER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Отчетная дата.</w:t>
            </w:r>
          </w:p>
        </w:tc>
      </w:tr>
      <w:tr>
        <w:trPr>
          <w:cantSplit/>
          <w:trHeight w:val="244"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PERIODICITY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периодичности:</w:t>
            </w:r>
          </w:p>
          <w:p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Ежегодные данные 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>
              <w:rPr>
                <w:rFonts w:ascii="Times New Roman" w:hAnsi="Times New Roman" w:cs="Times New Roman"/>
              </w:rPr>
              <w:t>;</w:t>
            </w:r>
          </w:p>
          <w:p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Ежеквартальные данные </w:t>
            </w:r>
            <w:r>
              <w:rPr>
                <w:rFonts w:ascii="Times New Roman" w:hAnsi="Times New Roman" w:cs="Times New Roman"/>
                <w:lang w:val="en-US"/>
              </w:rPr>
              <w:t>Q</w:t>
            </w:r>
            <w:r>
              <w:rPr>
                <w:rFonts w:ascii="Times New Roman" w:hAnsi="Times New Roman" w:cs="Times New Roman"/>
              </w:rPr>
              <w:t>;</w:t>
            </w:r>
          </w:p>
          <w:p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Ежемесячные данные </w:t>
            </w:r>
            <w:r>
              <w:rPr>
                <w:rFonts w:ascii="Times New Roman" w:hAnsi="Times New Roman" w:cs="Times New Roman"/>
                <w:lang w:val="en-US"/>
              </w:rPr>
              <w:t>M.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OBSUB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20, 2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Обязательства - бюджет субъекта Российской Федерации (ОКУД 0503320)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OBMO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20, 2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Обязательства - бюджеты внутригородских муниципальных образований городов федерального значения (ОКУД 0503320)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OBGO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20, 2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Обязательства - бюджеты городских округов (ОКУД 0503320)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OBGODIVISION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20, 2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Обязательства - бюджеты городских округов с внутригородским делением (ОКУД 0503320)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OBCITY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20, 2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Обязательства - бюджеты внутригородских районов (ОКУД 0503320)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OBMR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20, 2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Обязательства - бюджеты муниципальных районов (ОКУД 0503320)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OBGP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20, 2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Обязательства - бюджеты городских поселений (ОКУД 0503320)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OBSP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20, 2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Обязательства - бюджеты сельских поселений (ОКУД 0503320)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OBTF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20, 2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Обязательства - бюджет территориального государственного внебюджетного фонда (ОКУД 0503320)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20, 2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Обязательства - ИТОГО (ОКУД 0503320)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STRCODE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строки</w:t>
            </w:r>
          </w:p>
        </w:tc>
      </w:tr>
    </w:tbl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>
      <w:pPr>
        <w:pStyle w:val="a8"/>
        <w:widowControl/>
        <w:numPr>
          <w:ilvl w:val="0"/>
          <w:numId w:val="4"/>
        </w:numPr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Блок SUBBO с набором атрибутов: </w:t>
      </w:r>
      <w:r>
        <w:t>FONAME</w:t>
      </w:r>
      <w:r>
        <w:rPr>
          <w:lang w:val="ru-RU"/>
        </w:rPr>
        <w:t xml:space="preserve">, </w:t>
      </w:r>
      <w:r>
        <w:t>FOCODE</w:t>
      </w:r>
      <w:r>
        <w:rPr>
          <w:lang w:val="ru-RU"/>
        </w:rPr>
        <w:t xml:space="preserve">, </w:t>
      </w:r>
      <w:r>
        <w:t>BUDGET</w:t>
      </w:r>
      <w:r>
        <w:rPr>
          <w:lang w:val="ru-RU"/>
        </w:rPr>
        <w:t xml:space="preserve">, </w:t>
      </w:r>
      <w:r>
        <w:t>OKPO</w:t>
      </w:r>
      <w:r>
        <w:rPr>
          <w:lang w:val="ru-RU"/>
        </w:rPr>
        <w:t xml:space="preserve">, </w:t>
      </w:r>
      <w:r>
        <w:t>INN</w:t>
      </w:r>
      <w:r>
        <w:rPr>
          <w:lang w:val="ru-RU"/>
        </w:rPr>
        <w:t xml:space="preserve">, </w:t>
      </w:r>
      <w:r>
        <w:t>CODESUB</w:t>
      </w:r>
      <w:r>
        <w:rPr>
          <w:rStyle w:val="x1a"/>
          <w:lang w:val="ru-RU"/>
        </w:rPr>
        <w:t xml:space="preserve"> 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sz w:val="28"/>
          <w:szCs w:val="28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epbs</w:t>
      </w:r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7710568760-CONSCALCOKUD0503320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subbo</w:t>
      </w:r>
      <w:proofErr w:type="spellEnd"/>
      <w:r>
        <w:rPr>
          <w:rStyle w:val="x1a"/>
          <w:lang w:val="ru-RU"/>
        </w:rPr>
        <w:t>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>
        <w:trPr>
          <w:tblHeader/>
        </w:trPr>
        <w:tc>
          <w:tcPr>
            <w:tcW w:w="2127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FONAME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субъекта бюджетной отчетности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FOCODE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субъекта бюджетной отчетности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BUDGET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бюджета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OKPO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ОКПО субъекта бюджетной отчетности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INN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субъекта бюджетной отчетности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CODESUB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субъекта отчетности</w:t>
            </w:r>
          </w:p>
        </w:tc>
      </w:tr>
    </w:tbl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>Блок OKTMO с набором атрибутов: ОКТМОCODE, ОКТМОNAME, REGIONCODE.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epbs</w:t>
      </w:r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7710568760-CONSCALCOKUD0503320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oktmo</w:t>
      </w:r>
      <w:proofErr w:type="spellEnd"/>
      <w:r>
        <w:rPr>
          <w:rStyle w:val="x1a"/>
          <w:lang w:val="ru-RU"/>
        </w:rPr>
        <w:t>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>
        <w:trPr>
          <w:tblHeader/>
        </w:trPr>
        <w:tc>
          <w:tcPr>
            <w:tcW w:w="2127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ОКТМО</w:t>
            </w:r>
            <w:r>
              <w:rPr>
                <w:rFonts w:ascii="Times New Roman" w:hAnsi="Times New Roman" w:cs="Times New Roman"/>
                <w:lang w:val="en-US"/>
              </w:rPr>
              <w:t>CODE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по ОКТМО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ОКТМО</w:t>
            </w: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ОКТМО</w:t>
            </w:r>
          </w:p>
        </w:tc>
      </w:tr>
      <w:tr>
        <w:trPr>
          <w:trHeight w:val="76"/>
        </w:trP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REGIONCODE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субъекта РФ</w:t>
            </w:r>
          </w:p>
        </w:tc>
      </w:tr>
    </w:tbl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>Блок MARK с набором атрибутов: CODE, NAME</w:t>
      </w:r>
    </w:p>
    <w:p>
      <w:r>
        <w:t xml:space="preserve">Для вывода блока в адресной строке нужно ввести: </w:t>
      </w:r>
    </w:p>
    <w:p>
      <w:r>
        <w:rPr>
          <w:lang w:val="en-US"/>
        </w:rPr>
        <w:t>http</w:t>
      </w:r>
      <w:r>
        <w:t>://</w:t>
      </w:r>
      <w:r>
        <w:rPr>
          <w:lang w:val="en-US"/>
        </w:rPr>
        <w:t>budget</w:t>
      </w:r>
      <w:r>
        <w:t>.</w:t>
      </w:r>
      <w:proofErr w:type="spellStart"/>
      <w:r>
        <w:rPr>
          <w:lang w:val="en-US"/>
        </w:rPr>
        <w:t>gov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/</w:t>
      </w:r>
      <w:r>
        <w:rPr>
          <w:lang w:val="en-US"/>
        </w:rPr>
        <w:t>epbs</w:t>
      </w:r>
      <w:r>
        <w:t>/</w:t>
      </w:r>
      <w:r>
        <w:rPr>
          <w:lang w:val="en-US"/>
        </w:rPr>
        <w:t>registry</w:t>
      </w:r>
      <w:r>
        <w:t>/7710568760-</w:t>
      </w:r>
      <w:r>
        <w:rPr>
          <w:lang w:val="en-US"/>
        </w:rPr>
        <w:t>CONSCALCOKUD</w:t>
      </w:r>
      <w:r>
        <w:t>0503320/</w:t>
      </w:r>
      <w:r>
        <w:rPr>
          <w:lang w:val="en-US"/>
        </w:rPr>
        <w:t>data</w:t>
      </w:r>
      <w:r>
        <w:t>?</w:t>
      </w:r>
      <w:r>
        <w:rPr>
          <w:lang w:val="en-US"/>
        </w:rPr>
        <w:t>blocks</w:t>
      </w:r>
      <w:r>
        <w:t>=</w:t>
      </w:r>
      <w:r>
        <w:rPr>
          <w:lang w:val="en-US"/>
        </w:rPr>
        <w:t>MARK</w:t>
      </w:r>
    </w:p>
    <w:p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>
        <w:trPr>
          <w:tblHeader/>
        </w:trPr>
        <w:tc>
          <w:tcPr>
            <w:tcW w:w="2127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CODE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показателя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</w:tr>
    </w:tbl>
    <w:p>
      <w:pPr>
        <w:pStyle w:val="HTML"/>
        <w:jc w:val="left"/>
        <w:rPr>
          <w:del w:id="0" w:author="Старова Анна Андреевна" w:date="2020-05-27T20:56:00Z"/>
          <w:rFonts w:ascii="Times New Roman" w:hAnsi="Times New Roman" w:cs="Times New Roman"/>
          <w:sz w:val="28"/>
          <w:szCs w:val="28"/>
        </w:rPr>
      </w:pPr>
    </w:p>
    <w:p>
      <w:pPr>
        <w:pStyle w:val="a8"/>
        <w:widowControl/>
        <w:tabs>
          <w:tab w:val="left" w:pos="709"/>
        </w:tabs>
        <w:ind w:left="426" w:firstLine="0"/>
        <w:jc w:val="left"/>
        <w:rPr>
          <w:del w:id="1" w:author="Старова Анна Андреевна" w:date="2020-05-27T20:56:00Z"/>
          <w:rStyle w:val="x1a"/>
          <w:lang w:val="ru-RU"/>
        </w:rPr>
      </w:pP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Блок </w:t>
      </w:r>
      <w:r>
        <w:rPr>
          <w:rStyle w:val="x1a"/>
        </w:rPr>
        <w:t>DATASOURCE</w:t>
      </w:r>
      <w:r>
        <w:rPr>
          <w:rStyle w:val="x1a"/>
          <w:lang w:val="ru-RU"/>
        </w:rPr>
        <w:t xml:space="preserve"> с набором атрибутов: </w:t>
      </w:r>
      <w:r>
        <w:rPr>
          <w:rStyle w:val="x1a"/>
        </w:rPr>
        <w:t>ID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NAME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lastRenderedPageBreak/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epbs</w:t>
      </w:r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7710568760-CONSCALCOKUD0503320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datasource</w:t>
      </w:r>
      <w:proofErr w:type="spellEnd"/>
      <w:r>
        <w:rPr>
          <w:rStyle w:val="x1a"/>
          <w:lang w:val="ru-RU"/>
        </w:rPr>
        <w:t>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>
        <w:trPr>
          <w:tblHeader/>
        </w:trPr>
        <w:tc>
          <w:tcPr>
            <w:tcW w:w="2127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ID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Код источника данных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источника данных.</w:t>
            </w:r>
          </w:p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определен;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ФК;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администратор бюджетных средств;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 управления государственным внебюджетным фондом;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орган субъекта РФ;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г.Байконур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Учреждение;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Федеральное казначейство.</w:t>
            </w:r>
          </w:p>
        </w:tc>
      </w:tr>
    </w:tbl>
    <w:p>
      <w:pPr>
        <w:tabs>
          <w:tab w:val="left" w:pos="709"/>
        </w:tabs>
        <w:jc w:val="left"/>
        <w:rPr>
          <w:rStyle w:val="x1a"/>
        </w:rPr>
      </w:pPr>
    </w:p>
    <w:p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Блок </w:t>
      </w:r>
      <w:r>
        <w:rPr>
          <w:rStyle w:val="x1a"/>
        </w:rPr>
        <w:t>TYPEREPORT</w:t>
      </w:r>
      <w:r>
        <w:rPr>
          <w:rStyle w:val="x1a"/>
          <w:lang w:val="ru-RU"/>
        </w:rPr>
        <w:t xml:space="preserve"> с набором атрибутов: </w:t>
      </w:r>
      <w:r>
        <w:rPr>
          <w:rStyle w:val="x1a"/>
        </w:rPr>
        <w:t>ID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NAME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epbs</w:t>
      </w:r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7710568760-CONSCALCOKUD0503320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typereport</w:t>
      </w:r>
      <w:proofErr w:type="spellEnd"/>
      <w:r>
        <w:rPr>
          <w:rStyle w:val="x1a"/>
          <w:lang w:val="ru-RU"/>
        </w:rPr>
        <w:t>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>
        <w:trPr>
          <w:tblHeader/>
        </w:trPr>
        <w:tc>
          <w:tcPr>
            <w:tcW w:w="2127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ID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Код типа отчета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типа отчета.</w:t>
            </w:r>
          </w:p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>
            <w:pPr>
              <w:pStyle w:val="HTML"/>
              <w:numPr>
                <w:ilvl w:val="0"/>
                <w:numId w:val="1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Первичный;</w:t>
            </w:r>
          </w:p>
          <w:p>
            <w:pPr>
              <w:pStyle w:val="HTML"/>
              <w:numPr>
                <w:ilvl w:val="0"/>
                <w:numId w:val="1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Сводный;</w:t>
            </w:r>
          </w:p>
          <w:p>
            <w:pPr>
              <w:pStyle w:val="HTML"/>
              <w:numPr>
                <w:ilvl w:val="0"/>
                <w:numId w:val="1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Консолидированный.</w:t>
            </w:r>
          </w:p>
        </w:tc>
      </w:tr>
    </w:tbl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>
      <w:pPr>
        <w:pStyle w:val="a6"/>
        <w:tabs>
          <w:tab w:val="left" w:pos="426"/>
          <w:tab w:val="left" w:pos="567"/>
          <w:tab w:val="left" w:pos="6815"/>
          <w:tab w:val="left" w:pos="7750"/>
          <w:tab w:val="left" w:pos="8313"/>
        </w:tabs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pacing w:val="-2"/>
          <w:sz w:val="24"/>
          <w:szCs w:val="24"/>
          <w:lang w:val="ru-RU"/>
        </w:rPr>
        <w:t>Н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ж</w:t>
      </w:r>
      <w:r>
        <w:rPr>
          <w:spacing w:val="1"/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>ые</w:t>
      </w:r>
      <w:r>
        <w:rPr>
          <w:spacing w:val="16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блоки</w:t>
      </w:r>
      <w:r>
        <w:rPr>
          <w:spacing w:val="19"/>
          <w:sz w:val="24"/>
          <w:szCs w:val="24"/>
          <w:lang w:val="ru-RU"/>
        </w:rPr>
        <w:t xml:space="preserve"> </w:t>
      </w:r>
      <w:r>
        <w:rPr>
          <w:spacing w:val="-2"/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е</w:t>
      </w:r>
      <w:r>
        <w:rPr>
          <w:spacing w:val="1"/>
          <w:sz w:val="24"/>
          <w:szCs w:val="24"/>
          <w:lang w:val="ru-RU"/>
        </w:rPr>
        <w:t>р</w:t>
      </w:r>
      <w:r>
        <w:rPr>
          <w:spacing w:val="-3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ч</w:t>
      </w:r>
      <w:r>
        <w:rPr>
          <w:spacing w:val="1"/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>с</w:t>
      </w:r>
      <w:r>
        <w:rPr>
          <w:spacing w:val="-4"/>
          <w:sz w:val="24"/>
          <w:szCs w:val="24"/>
          <w:lang w:val="ru-RU"/>
        </w:rPr>
        <w:t>л</w:t>
      </w:r>
      <w:r>
        <w:rPr>
          <w:spacing w:val="-2"/>
          <w:sz w:val="24"/>
          <w:szCs w:val="24"/>
          <w:lang w:val="ru-RU"/>
        </w:rPr>
        <w:t>я</w:t>
      </w:r>
      <w:r>
        <w:rPr>
          <w:spacing w:val="-1"/>
          <w:sz w:val="24"/>
          <w:szCs w:val="24"/>
          <w:lang w:val="ru-RU"/>
        </w:rPr>
        <w:t>ю</w:t>
      </w:r>
      <w:r>
        <w:rPr>
          <w:sz w:val="24"/>
          <w:szCs w:val="24"/>
          <w:lang w:val="ru-RU"/>
        </w:rPr>
        <w:t>тся</w:t>
      </w:r>
      <w:r>
        <w:rPr>
          <w:spacing w:val="18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ч</w:t>
      </w:r>
      <w:r>
        <w:rPr>
          <w:spacing w:val="-2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рез</w:t>
      </w:r>
      <w:r>
        <w:rPr>
          <w:spacing w:val="18"/>
          <w:sz w:val="24"/>
          <w:szCs w:val="24"/>
          <w:lang w:val="ru-RU"/>
        </w:rPr>
        <w:t xml:space="preserve"> </w:t>
      </w:r>
      <w:r>
        <w:rPr>
          <w:spacing w:val="-3"/>
          <w:sz w:val="24"/>
          <w:szCs w:val="24"/>
          <w:lang w:val="ru-RU"/>
        </w:rPr>
        <w:t>з</w:t>
      </w:r>
      <w:r>
        <w:rPr>
          <w:sz w:val="24"/>
          <w:szCs w:val="24"/>
          <w:lang w:val="ru-RU"/>
        </w:rPr>
        <w:t>а</w:t>
      </w:r>
      <w:r>
        <w:rPr>
          <w:spacing w:val="-2"/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ят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ю в</w:t>
      </w:r>
      <w:r>
        <w:rPr>
          <w:spacing w:val="-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па</w:t>
      </w:r>
      <w:r>
        <w:rPr>
          <w:spacing w:val="1"/>
          <w:sz w:val="24"/>
          <w:szCs w:val="24"/>
          <w:lang w:val="ru-RU"/>
        </w:rPr>
        <w:t>р</w:t>
      </w:r>
      <w:r>
        <w:rPr>
          <w:spacing w:val="-3"/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>мет</w:t>
      </w:r>
      <w:r>
        <w:rPr>
          <w:spacing w:val="-2"/>
          <w:sz w:val="24"/>
          <w:szCs w:val="24"/>
          <w:lang w:val="ru-RU"/>
        </w:rPr>
        <w:t>р</w:t>
      </w:r>
      <w:r>
        <w:rPr>
          <w:sz w:val="24"/>
          <w:szCs w:val="24"/>
          <w:lang w:val="ru-RU"/>
        </w:rPr>
        <w:t>ах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pacing w:val="-2"/>
          <w:sz w:val="24"/>
          <w:szCs w:val="24"/>
          <w:lang w:val="ru-RU"/>
        </w:rPr>
        <w:t>з</w:t>
      </w:r>
      <w:r>
        <w:rPr>
          <w:spacing w:val="-3"/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>п</w:t>
      </w:r>
      <w:r>
        <w:rPr>
          <w:spacing w:val="-2"/>
          <w:sz w:val="24"/>
          <w:szCs w:val="24"/>
          <w:lang w:val="ru-RU"/>
        </w:rPr>
        <w:t>р</w:t>
      </w:r>
      <w:r>
        <w:rPr>
          <w:sz w:val="24"/>
          <w:szCs w:val="24"/>
          <w:lang w:val="ru-RU"/>
        </w:rPr>
        <w:t>о</w:t>
      </w:r>
      <w:r>
        <w:rPr>
          <w:spacing w:val="-3"/>
          <w:sz w:val="24"/>
          <w:szCs w:val="24"/>
          <w:lang w:val="ru-RU"/>
        </w:rPr>
        <w:t>с</w:t>
      </w:r>
      <w:r>
        <w:rPr>
          <w:sz w:val="24"/>
          <w:szCs w:val="24"/>
          <w:lang w:val="ru-RU"/>
        </w:rPr>
        <w:t xml:space="preserve">а.  </w:t>
      </w:r>
      <w:r>
        <w:rPr>
          <w:spacing w:val="2"/>
          <w:sz w:val="24"/>
          <w:szCs w:val="24"/>
          <w:lang w:val="ru-RU"/>
        </w:rPr>
        <w:t xml:space="preserve">Например, если в адресную строку браузера ввести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epbs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/7710568760-CONSCALCOKUD0503320/</w:t>
      </w:r>
      <w:r>
        <w:rPr>
          <w:sz w:val="24"/>
          <w:szCs w:val="24"/>
        </w:rPr>
        <w:t>data</w:t>
      </w:r>
      <w:r>
        <w:rPr>
          <w:spacing w:val="2"/>
          <w:sz w:val="24"/>
          <w:szCs w:val="24"/>
          <w:lang w:val="ru-RU"/>
        </w:rPr>
        <w:t>?</w:t>
      </w:r>
      <w:r>
        <w:rPr>
          <w:sz w:val="24"/>
          <w:szCs w:val="24"/>
        </w:rPr>
        <w:t>blocks</w:t>
      </w:r>
      <w:r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info</w:t>
      </w:r>
      <w:r>
        <w:rPr>
          <w:sz w:val="24"/>
          <w:szCs w:val="24"/>
          <w:lang w:val="ru-RU"/>
        </w:rPr>
        <w:t>,</w:t>
      </w:r>
      <w:proofErr w:type="spellStart"/>
      <w:r>
        <w:rPr>
          <w:sz w:val="24"/>
          <w:szCs w:val="24"/>
        </w:rPr>
        <w:t>subbo</w:t>
      </w:r>
      <w:proofErr w:type="spellEnd"/>
      <w:r>
        <w:rPr>
          <w:sz w:val="24"/>
          <w:szCs w:val="24"/>
          <w:lang w:val="ru-RU"/>
        </w:rPr>
        <w:t xml:space="preserve">, то в ответ выведутся только блоки </w:t>
      </w:r>
      <w:r>
        <w:rPr>
          <w:sz w:val="24"/>
          <w:szCs w:val="24"/>
        </w:rPr>
        <w:t>info</w:t>
      </w:r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</w:rPr>
        <w:t>subbo</w:t>
      </w:r>
      <w:proofErr w:type="spellEnd"/>
      <w:r>
        <w:rPr>
          <w:sz w:val="24"/>
          <w:szCs w:val="24"/>
          <w:lang w:val="ru-RU"/>
        </w:rPr>
        <w:t>.</w:t>
      </w:r>
    </w:p>
    <w:p>
      <w:pPr>
        <w:pStyle w:val="a6"/>
        <w:tabs>
          <w:tab w:val="left" w:pos="426"/>
          <w:tab w:val="left" w:pos="567"/>
          <w:tab w:val="left" w:pos="6815"/>
          <w:tab w:val="left" w:pos="7750"/>
          <w:tab w:val="left" w:pos="8313"/>
        </w:tabs>
        <w:spacing w:before="0"/>
        <w:ind w:left="0" w:firstLine="709"/>
        <w:jc w:val="left"/>
        <w:rPr>
          <w:sz w:val="24"/>
          <w:szCs w:val="24"/>
          <w:lang w:val="ru-RU"/>
        </w:rPr>
      </w:pPr>
    </w:p>
    <w:p>
      <w:pPr>
        <w:pStyle w:val="HTML"/>
        <w:numPr>
          <w:ilvl w:val="1"/>
          <w:numId w:val="3"/>
        </w:numPr>
        <w:tabs>
          <w:tab w:val="clear" w:pos="1832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Параметр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filter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При помощи параметра осуществляется фильтрация по: </w:t>
      </w:r>
    </w:p>
    <w:p>
      <w:pPr>
        <w:pStyle w:val="HTML"/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709" w:firstLine="0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Отчетной дате (атрибут PERIOD, блок INFO). Например, если указать в запросе http://budget.gov.ru/epbs/registry/7710568760-CONSCALCOKUD0503320/data?filterperiod=01012018, то в ответ получим только те записи, у которых отчетная дата соответствует 01.01.2018.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Типу периодичности (атрибут PERIODICITY, блок INFO). Например, если указать в запросе http://budget.gov.ru/epbs/registry/7710568760-CONSCALCOKUD0503320/data?filter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periodicity</w:t>
      </w:r>
      <w:r>
        <w:rPr>
          <w:rFonts w:ascii="Times New Roman" w:hAnsi="Times New Roman" w:cs="Times New Roman"/>
          <w:spacing w:val="-2"/>
          <w:sz w:val="24"/>
          <w:szCs w:val="24"/>
        </w:rPr>
        <w:t>=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pacing w:val="-2"/>
          <w:sz w:val="24"/>
          <w:szCs w:val="24"/>
        </w:rPr>
        <w:t>, то в ответ получим только те записи, у которых ежегодный тип периодичности.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субъекта бюджетной отчетности (атрибут FOCODE, блок SUBBO). Например, если указать в запросе http://budget.gov.ru/epbs/registry/7710568760-CONSCALCOKUD0503320/data?filter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subbo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focode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=078, то в ответ получим только те записи, у которых код субъекта бюджетной отчетности равен 078.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ОКПО субъекта бюджетной отчетности (атрибут OKPO, блок SUBBO). Например, если указать в запросе http://budget.gov.ru/epbs/registry/7710568760-CONSCALCOKUD0503320/data?filtersubbo.okpo=02281061, то в ответ получим только те записи, у которых ОКПО субъекта бюджетной отчетности равно 02281061.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lastRenderedPageBreak/>
        <w:t>ИНН субъекта бюджетной отчетности (атрибут INN, блок SUBBO). Например, если указать в запросе http://budget.gov.ru/epbs/registry/7710568760-CONSCALCOKUD0503320/data?filtersubbo.inn=7900001257, то в ответ получим только те записи, у которых ИНН субъекта бюджетной отчетности равен 7900001257.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 субъекта отчетности (атрибут CODESUB, блок SUBBO). Например, если указать в запросе http://budget.gov.ru/epbs/registry/7710568760-CONSCALCOKUD0503320/data?filtersubbo.codesub=007099920005099701000, то в ответ получим только те записи, у которых код субъекта отчетности равен 007099920005099701000.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ОКТМО (атрибут ОКТМОCODE, блок ОКТМО). Например, если указать в запросе http://budget.gov.ru/epbs/registry/7710568760-CONSCALCOKUD0503320/data?filteroktmo.oktmocode=80000000, то в ответ получим только те записи, у которых код ОКТМО равен 80000000.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Наименованию ОКТМО (атрибут ОКТМОNAME, блок ОКТМО). Например, если указать в запросе http://budget.gov.ru/epbs/registry/7710568760-CONSCALCOKUD0503320/data?filteroktmo.oktmoname=Республика Башкортостан, то в ответ получим только те записи, у которых наименование ОКТМО соответствует значению «Республика Башкортостан».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субъекта РФ (атрибут REGIONCODE, блок ОКТМО). Например, если указать в запросе http://budget.gov.ru/epbs/registry/7710568760-CONSCALCOKUD0503320/data?filteroktmo.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regioncode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=73, то в ответ получим только те записи, у которых код субъекта РФ равен 73.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Номеру показателя (атрибут 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code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, блок 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Mark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). Например, если указать в запросе </w:t>
      </w:r>
      <w:bookmarkStart w:id="2" w:name="_GoBack"/>
      <w:r>
        <w:rPr>
          <w:rFonts w:ascii="Times New Roman" w:hAnsi="Times New Roman" w:cs="Times New Roman"/>
          <w:spacing w:val="-2"/>
          <w:sz w:val="24"/>
          <w:szCs w:val="24"/>
        </w:rPr>
        <w:t>http://budget.gov.ru/epbs/registry/7710568760-CONSCALCOKUD0503320/data?filter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Mark</w:t>
      </w:r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code</w:t>
      </w:r>
      <w:r>
        <w:rPr>
          <w:rFonts w:ascii="Times New Roman" w:hAnsi="Times New Roman" w:cs="Times New Roman"/>
          <w:spacing w:val="-2"/>
          <w:sz w:val="24"/>
          <w:szCs w:val="24"/>
        </w:rPr>
        <w:t>=991</w:t>
      </w:r>
      <w:bookmarkEnd w:id="2"/>
      <w:r>
        <w:rPr>
          <w:rFonts w:ascii="Times New Roman" w:hAnsi="Times New Roman" w:cs="Times New Roman"/>
          <w:spacing w:val="-2"/>
          <w:sz w:val="24"/>
          <w:szCs w:val="24"/>
        </w:rPr>
        <w:t>, то в ответ получим только те записи, у которых номер показателя равен 991.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источника данных (атрибут ID, блок DATASOURCE). Например, если указать в запросе http://budget.gov.ru/epbs/registry/7710568760-CONSCALCOKUD0503320/data?filter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D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atasour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ce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id</w:t>
      </w:r>
      <w:r>
        <w:rPr>
          <w:rFonts w:ascii="Times New Roman" w:hAnsi="Times New Roman" w:cs="Times New Roman"/>
          <w:spacing w:val="-2"/>
          <w:sz w:val="24"/>
          <w:szCs w:val="24"/>
        </w:rPr>
        <w:t>=4, то в ответ получим только те записи, у которых код источника данных равен 4 (Финансовый орган субъекта РФ).</w:t>
      </w:r>
    </w:p>
    <w:p>
      <w:pPr>
        <w:pStyle w:val="HTML"/>
        <w:tabs>
          <w:tab w:val="clear" w:pos="1832"/>
          <w:tab w:val="clear" w:pos="2748"/>
          <w:tab w:val="left" w:pos="426"/>
          <w:tab w:val="left" w:pos="567"/>
          <w:tab w:val="left" w:pos="993"/>
        </w:tabs>
        <w:jc w:val="left"/>
        <w:rPr>
          <w:rFonts w:ascii="Times New Roman" w:hAnsi="Times New Roman" w:cs="Times New Roman"/>
          <w:spacing w:val="-2"/>
          <w:sz w:val="24"/>
          <w:szCs w:val="24"/>
        </w:rPr>
      </w:pPr>
    </w:p>
    <w:p>
      <w:pPr>
        <w:pStyle w:val="a8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left"/>
        <w:rPr>
          <w:lang w:val="ru-RU"/>
        </w:rPr>
      </w:pPr>
      <w:r>
        <w:rPr>
          <w:lang w:val="ru-RU"/>
        </w:rPr>
        <w:t xml:space="preserve">Параметр </w:t>
      </w:r>
      <w:proofErr w:type="spellStart"/>
      <w:r>
        <w:rPr>
          <w:b/>
        </w:rPr>
        <w:t>sortField</w:t>
      </w:r>
      <w:proofErr w:type="spellEnd"/>
      <w:r>
        <w:rPr>
          <w:lang w:val="ru-RU"/>
        </w:rPr>
        <w:t xml:space="preserve"> отвечает за сортировку данных по определенному атрибуту.</w:t>
      </w:r>
    </w:p>
    <w:p>
      <w:pPr>
        <w:pStyle w:val="a8"/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firstLine="709"/>
        <w:jc w:val="left"/>
        <w:rPr>
          <w:lang w:val="ru-RU"/>
        </w:rPr>
      </w:pPr>
    </w:p>
    <w:p>
      <w:pPr>
        <w:pStyle w:val="a8"/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firstLine="709"/>
        <w:jc w:val="left"/>
        <w:rPr>
          <w:lang w:val="ru-RU"/>
        </w:rPr>
      </w:pPr>
      <w:r>
        <w:rPr>
          <w:lang w:val="ru-RU"/>
        </w:rPr>
        <w:t xml:space="preserve">Параметр </w:t>
      </w:r>
      <w:proofErr w:type="spellStart"/>
      <w:r>
        <w:rPr>
          <w:b/>
          <w:lang w:val="ru-RU"/>
        </w:rPr>
        <w:t>sortDir</w:t>
      </w:r>
      <w:proofErr w:type="spellEnd"/>
      <w:r>
        <w:rPr>
          <w:b/>
          <w:lang w:val="ru-RU"/>
        </w:rPr>
        <w:t xml:space="preserve"> </w:t>
      </w:r>
      <w:r>
        <w:rPr>
          <w:lang w:val="ru-RU"/>
        </w:rPr>
        <w:t>используется для изменения порядка сортировки. Например: http://budget.gov.ru/epbs/registry/</w:t>
      </w:r>
      <w:r>
        <w:rPr>
          <w:spacing w:val="-2"/>
          <w:lang w:val="ru-RU"/>
        </w:rPr>
        <w:t>7710568760-CONSCALCOKUD0503320</w:t>
      </w:r>
      <w:r>
        <w:rPr>
          <w:lang w:val="ru-RU"/>
        </w:rPr>
        <w:t>/data?sortField=</w:t>
      </w:r>
      <w:proofErr w:type="spellStart"/>
      <w:r>
        <w:t>startperiod</w:t>
      </w:r>
      <w:proofErr w:type="spellEnd"/>
      <w:r>
        <w:rPr>
          <w:lang w:val="ru-RU"/>
        </w:rPr>
        <w:t>&amp;</w:t>
      </w:r>
      <w:proofErr w:type="spellStart"/>
      <w:r>
        <w:rPr>
          <w:lang w:val="ru-RU"/>
        </w:rPr>
        <w:t>sortDir</w:t>
      </w:r>
      <w:proofErr w:type="spellEnd"/>
      <w:r>
        <w:rPr>
          <w:lang w:val="ru-RU"/>
        </w:rPr>
        <w:t>=</w:t>
      </w:r>
      <w:proofErr w:type="spellStart"/>
      <w:r>
        <w:rPr>
          <w:lang w:val="ru-RU"/>
        </w:rPr>
        <w:t>desc</w:t>
      </w:r>
      <w:proofErr w:type="spellEnd"/>
      <w:r>
        <w:rPr>
          <w:lang w:val="ru-RU"/>
        </w:rPr>
        <w:t xml:space="preserve"> сортировка по отчетной дате в порядке убывания, http://budget.gov.ru/epbs/registry/</w:t>
      </w:r>
      <w:r>
        <w:rPr>
          <w:spacing w:val="-2"/>
          <w:lang w:val="ru-RU"/>
        </w:rPr>
        <w:t>7710568760-CONSCALCOKUD0503320</w:t>
      </w:r>
      <w:r>
        <w:rPr>
          <w:lang w:val="ru-RU"/>
        </w:rPr>
        <w:t>/data?sortField=</w:t>
      </w:r>
      <w:proofErr w:type="spellStart"/>
      <w:r>
        <w:t>startperiod</w:t>
      </w:r>
      <w:proofErr w:type="spellEnd"/>
      <w:r>
        <w:rPr>
          <w:lang w:val="ru-RU"/>
        </w:rPr>
        <w:t>&amp;</w:t>
      </w:r>
      <w:proofErr w:type="spellStart"/>
      <w:r>
        <w:rPr>
          <w:lang w:val="ru-RU"/>
        </w:rPr>
        <w:t>sortDir</w:t>
      </w:r>
      <w:proofErr w:type="spellEnd"/>
      <w:r>
        <w:rPr>
          <w:lang w:val="ru-RU"/>
        </w:rPr>
        <w:t>=</w:t>
      </w:r>
      <w:proofErr w:type="spellStart"/>
      <w:r>
        <w:rPr>
          <w:lang w:val="ru-RU"/>
        </w:rPr>
        <w:t>asc</w:t>
      </w:r>
      <w:proofErr w:type="spellEnd"/>
      <w:r>
        <w:rPr>
          <w:lang w:val="ru-RU"/>
        </w:rPr>
        <w:t xml:space="preserve"> сортировка по отчетной дате в порядке возрастания.</w:t>
      </w:r>
    </w:p>
    <w:p>
      <w:pPr>
        <w:pStyle w:val="a8"/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firstLine="709"/>
        <w:jc w:val="left"/>
        <w:rPr>
          <w:lang w:val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AC2C9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9"/>
    <w:multiLevelType w:val="singleLevel"/>
    <w:tmpl w:val="D64E1D2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446109F"/>
    <w:multiLevelType w:val="hybridMultilevel"/>
    <w:tmpl w:val="9168D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AA7592"/>
    <w:multiLevelType w:val="hybridMultilevel"/>
    <w:tmpl w:val="653E62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BA910B8"/>
    <w:multiLevelType w:val="hybridMultilevel"/>
    <w:tmpl w:val="16007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295C9C"/>
    <w:multiLevelType w:val="hybridMultilevel"/>
    <w:tmpl w:val="4EE4E14C"/>
    <w:lvl w:ilvl="0" w:tplc="9B0C99A2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ind w:left="4896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E3F98"/>
    <w:multiLevelType w:val="hybridMultilevel"/>
    <w:tmpl w:val="18C001E8"/>
    <w:lvl w:ilvl="0" w:tplc="77FEF1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E6225C"/>
    <w:multiLevelType w:val="hybridMultilevel"/>
    <w:tmpl w:val="673E239C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1F2974"/>
    <w:multiLevelType w:val="hybridMultilevel"/>
    <w:tmpl w:val="498ABF7A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5D067916"/>
    <w:multiLevelType w:val="hybridMultilevel"/>
    <w:tmpl w:val="3948FE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F7F5F62"/>
    <w:multiLevelType w:val="hybridMultilevel"/>
    <w:tmpl w:val="18C001E8"/>
    <w:lvl w:ilvl="0" w:tplc="77FEF1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823685"/>
    <w:multiLevelType w:val="multilevel"/>
    <w:tmpl w:val="20129B1A"/>
    <w:lvl w:ilvl="0">
      <w:start w:val="1"/>
      <w:numFmt w:val="russianUpper"/>
      <w:pStyle w:val="1"/>
      <w:lvlText w:val="Приложение %1."/>
      <w:lvlJc w:val="left"/>
      <w:pPr>
        <w:tabs>
          <w:tab w:val="num" w:pos="1565"/>
        </w:tabs>
        <w:ind w:left="1565" w:hanging="431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707"/>
        </w:tabs>
        <w:ind w:left="1707" w:hanging="57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928"/>
        </w:tabs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60"/>
        </w:tabs>
        <w:ind w:left="6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20"/>
        </w:tabs>
        <w:ind w:left="7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40"/>
        </w:tabs>
        <w:ind w:left="7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00"/>
        </w:tabs>
        <w:ind w:left="8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220"/>
        </w:tabs>
        <w:ind w:left="8860" w:hanging="1440"/>
      </w:pPr>
      <w:rPr>
        <w:rFonts w:hint="default"/>
      </w:rPr>
    </w:lvl>
  </w:abstractNum>
  <w:abstractNum w:abstractNumId="12">
    <w:nsid w:val="63C01491"/>
    <w:multiLevelType w:val="hybridMultilevel"/>
    <w:tmpl w:val="5C3E385A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9CB4CF8"/>
    <w:multiLevelType w:val="hybridMultilevel"/>
    <w:tmpl w:val="753E3298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2E3FA4"/>
    <w:multiLevelType w:val="hybridMultilevel"/>
    <w:tmpl w:val="D9A65998"/>
    <w:lvl w:ilvl="0" w:tplc="AAD8BAF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902087A"/>
    <w:multiLevelType w:val="multilevel"/>
    <w:tmpl w:val="3ABEEA08"/>
    <w:lvl w:ilvl="0">
      <w:start w:val="1"/>
      <w:numFmt w:val="decimal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abstractNum w:abstractNumId="16">
    <w:nsid w:val="7B412E05"/>
    <w:multiLevelType w:val="hybridMultilevel"/>
    <w:tmpl w:val="E54E67D6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5"/>
  </w:num>
  <w:num w:numId="4">
    <w:abstractNumId w:val="16"/>
  </w:num>
  <w:num w:numId="5">
    <w:abstractNumId w:val="14"/>
  </w:num>
  <w:num w:numId="6">
    <w:abstractNumId w:val="9"/>
  </w:num>
  <w:num w:numId="7">
    <w:abstractNumId w:val="1"/>
  </w:num>
  <w:num w:numId="8">
    <w:abstractNumId w:val="2"/>
  </w:num>
  <w:num w:numId="9">
    <w:abstractNumId w:val="8"/>
  </w:num>
  <w:num w:numId="10">
    <w:abstractNumId w:val="13"/>
  </w:num>
  <w:num w:numId="11">
    <w:abstractNumId w:val="4"/>
  </w:num>
  <w:num w:numId="12">
    <w:abstractNumId w:val="10"/>
  </w:num>
  <w:num w:numId="13">
    <w:abstractNumId w:val="11"/>
  </w:num>
  <w:num w:numId="14">
    <w:abstractNumId w:val="7"/>
  </w:num>
  <w:num w:numId="15">
    <w:abstractNumId w:val="6"/>
  </w:num>
  <w:num w:numId="16">
    <w:abstractNumId w:val="15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IdMacAtCleanup w:val="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тарова Анна Андреевна">
    <w15:presenceInfo w15:providerId="AD" w15:userId="S-1-5-21-1757981266-1606980848-1708537768-109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2BE83D-A8F2-4142-98FC-947B0D16C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link w:val="11"/>
    <w:qFormat/>
    <w:pPr>
      <w:widowControl w:val="0"/>
      <w:spacing w:before="6"/>
      <w:ind w:left="109"/>
      <w:outlineLvl w:val="0"/>
    </w:pPr>
    <w:rPr>
      <w:b/>
      <w:bCs/>
      <w:sz w:val="28"/>
      <w:szCs w:val="28"/>
      <w:lang w:val="en-US"/>
    </w:rPr>
  </w:style>
  <w:style w:type="paragraph" w:styleId="20">
    <w:name w:val="heading 2"/>
    <w:basedOn w:val="a0"/>
    <w:next w:val="a0"/>
    <w:link w:val="21"/>
    <w:qFormat/>
    <w:pPr>
      <w:keepNext/>
      <w:tabs>
        <w:tab w:val="num" w:pos="933"/>
      </w:tabs>
      <w:spacing w:before="240" w:after="60"/>
      <w:ind w:left="933" w:hanging="576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0">
    <w:name w:val="heading 3"/>
    <w:basedOn w:val="a0"/>
    <w:next w:val="a0"/>
    <w:link w:val="31"/>
    <w:qFormat/>
    <w:pPr>
      <w:keepNext/>
      <w:tabs>
        <w:tab w:val="num" w:pos="1077"/>
      </w:tabs>
      <w:spacing w:before="240" w:after="60"/>
      <w:ind w:left="1077" w:hanging="720"/>
      <w:outlineLvl w:val="2"/>
    </w:pPr>
    <w:rPr>
      <w:rFonts w:ascii="Arial" w:hAnsi="Arial" w:cs="Arial"/>
      <w:b/>
      <w:bCs/>
      <w:sz w:val="28"/>
      <w:szCs w:val="26"/>
    </w:rPr>
  </w:style>
  <w:style w:type="paragraph" w:styleId="40">
    <w:name w:val="heading 4"/>
    <w:basedOn w:val="a0"/>
    <w:next w:val="a0"/>
    <w:link w:val="41"/>
    <w:qFormat/>
    <w:pPr>
      <w:keepNext/>
      <w:tabs>
        <w:tab w:val="num" w:pos="1437"/>
      </w:tabs>
      <w:spacing w:before="240" w:after="60"/>
      <w:ind w:left="1221" w:hanging="864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0"/>
    <w:next w:val="a0"/>
    <w:link w:val="50"/>
    <w:qFormat/>
    <w:pPr>
      <w:tabs>
        <w:tab w:val="num" w:pos="1365"/>
      </w:tabs>
      <w:spacing w:before="240" w:after="60"/>
      <w:ind w:left="1365" w:hanging="1008"/>
      <w:outlineLvl w:val="4"/>
    </w:pPr>
    <w:rPr>
      <w:rFonts w:ascii="Arial" w:hAnsi="Arial"/>
      <w:b/>
      <w:bCs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pple-converted-space">
    <w:name w:val="apple-converted-space"/>
    <w:basedOn w:val="a1"/>
  </w:style>
  <w:style w:type="paragraph" w:styleId="a4">
    <w:name w:val="Normal (Web)"/>
    <w:basedOn w:val="a0"/>
    <w:uiPriority w:val="99"/>
    <w:unhideWhenUsed/>
    <w:pPr>
      <w:spacing w:before="100" w:beforeAutospacing="1" w:after="100" w:afterAutospacing="1"/>
    </w:pPr>
  </w:style>
  <w:style w:type="character" w:styleId="a5">
    <w:name w:val="Hyperlink"/>
    <w:basedOn w:val="a1"/>
    <w:uiPriority w:val="99"/>
    <w:unhideWhenUsed/>
    <w:rPr>
      <w:color w:val="0000FF"/>
      <w:u w:val="single"/>
    </w:rPr>
  </w:style>
  <w:style w:type="paragraph" w:styleId="12">
    <w:name w:val="toc 1"/>
    <w:basedOn w:val="a0"/>
    <w:autoRedefine/>
    <w:uiPriority w:val="39"/>
    <w:semiHidden/>
    <w:unhideWhenUsed/>
    <w:pPr>
      <w:spacing w:before="100" w:beforeAutospacing="1" w:after="100" w:afterAutospacing="1"/>
    </w:pPr>
  </w:style>
  <w:style w:type="paragraph" w:customStyle="1" w:styleId="a10">
    <w:name w:val="a1"/>
    <w:basedOn w:val="a0"/>
    <w:pPr>
      <w:spacing w:before="100" w:beforeAutospacing="1" w:after="100" w:afterAutospacing="1"/>
    </w:pPr>
  </w:style>
  <w:style w:type="character" w:customStyle="1" w:styleId="11">
    <w:name w:val="Заголовок 1 Знак"/>
    <w:basedOn w:val="a1"/>
    <w:link w:val="10"/>
    <w:uiPriority w:val="1"/>
    <w:rPr>
      <w:rFonts w:ascii="Times New Roman" w:eastAsia="Times New Roman" w:hAnsi="Times New Roman"/>
      <w:b/>
      <w:bCs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0"/>
    <w:link w:val="a7"/>
    <w:uiPriority w:val="1"/>
    <w:qFormat/>
    <w:pPr>
      <w:widowControl w:val="0"/>
      <w:spacing w:before="38"/>
      <w:ind w:left="109"/>
    </w:pPr>
    <w:rPr>
      <w:sz w:val="28"/>
      <w:szCs w:val="28"/>
      <w:lang w:val="en-US"/>
    </w:rPr>
  </w:style>
  <w:style w:type="character" w:customStyle="1" w:styleId="a7">
    <w:name w:val="Основной текст Знак"/>
    <w:basedOn w:val="a1"/>
    <w:link w:val="a6"/>
    <w:uiPriority w:val="1"/>
    <w:rPr>
      <w:rFonts w:ascii="Times New Roman" w:eastAsia="Times New Roman" w:hAnsi="Times New Roman"/>
      <w:sz w:val="28"/>
      <w:szCs w:val="28"/>
      <w:lang w:val="en-US"/>
    </w:rPr>
  </w:style>
  <w:style w:type="paragraph" w:styleId="a8">
    <w:name w:val="List Paragraph"/>
    <w:aliases w:val="МаркированныйЕПБС"/>
    <w:basedOn w:val="a0"/>
    <w:uiPriority w:val="1"/>
    <w:qFormat/>
    <w:pPr>
      <w:widowControl w:val="0"/>
    </w:pPr>
    <w:rPr>
      <w:lang w:val="en-US"/>
    </w:rPr>
  </w:style>
  <w:style w:type="paragraph" w:customStyle="1" w:styleId="TableParagraph">
    <w:name w:val="Table Paragraph"/>
    <w:basedOn w:val="a0"/>
    <w:uiPriority w:val="1"/>
    <w:qFormat/>
    <w:pPr>
      <w:widowControl w:val="0"/>
    </w:pPr>
    <w:rPr>
      <w:lang w:val="en-US"/>
    </w:rPr>
  </w:style>
  <w:style w:type="paragraph" w:styleId="a9">
    <w:name w:val="Balloon Text"/>
    <w:basedOn w:val="a0"/>
    <w:link w:val="aa"/>
    <w:uiPriority w:val="99"/>
    <w:semiHidden/>
    <w:unhideWhenUsed/>
    <w:pPr>
      <w:widowControl w:val="0"/>
    </w:pPr>
    <w:rPr>
      <w:rFonts w:ascii="Tahoma" w:hAnsi="Tahoma" w:cs="Tahoma"/>
      <w:sz w:val="16"/>
      <w:szCs w:val="16"/>
      <w:lang w:val="en-US"/>
    </w:rPr>
  </w:style>
  <w:style w:type="character" w:customStyle="1" w:styleId="aa">
    <w:name w:val="Текст выноски Знак"/>
    <w:basedOn w:val="a1"/>
    <w:link w:val="a9"/>
    <w:uiPriority w:val="99"/>
    <w:semiHidden/>
    <w:rPr>
      <w:rFonts w:ascii="Tahoma" w:hAnsi="Tahoma" w:cs="Tahoma"/>
      <w:sz w:val="16"/>
      <w:szCs w:val="16"/>
      <w:lang w:val="en-US"/>
    </w:rPr>
  </w:style>
  <w:style w:type="paragraph" w:styleId="HTML">
    <w:name w:val="HTML Preformatted"/>
    <w:basedOn w:val="a0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x1a">
    <w:name w:val="x1a"/>
    <w:basedOn w:val="a1"/>
  </w:style>
  <w:style w:type="paragraph" w:styleId="ab">
    <w:name w:val="caption"/>
    <w:aliases w:val="Название объекта Знак,Название объекта Знак1 Знак,Название объекта Знак Знак Знак,Name_object Знак Знак Знак,Наименование объекта Знак Знак Знак,Name_object Знак1 Знак,Наименование объекта Знак1 Знак,Ви6,&quot;Таблица N&quot;,Рисунок название сти"/>
    <w:basedOn w:val="a0"/>
    <w:next w:val="a0"/>
    <w:link w:val="13"/>
    <w:unhideWhenUsed/>
    <w:qFormat/>
    <w:rPr>
      <w:b/>
      <w:bCs/>
      <w:sz w:val="20"/>
      <w:szCs w:val="20"/>
    </w:rPr>
  </w:style>
  <w:style w:type="character" w:customStyle="1" w:styleId="13">
    <w:name w:val="Название объекта Знак1"/>
    <w:aliases w:val="Название объекта Знак Знак,Название объекта Знак1 Знак Знак,Название объекта Знак Знак Знак Знак,Name_object Знак Знак Знак Знак,Наименование объекта Знак Знак Знак Знак,Name_object Знак1 Знак Знак,Ви6 Знак,&quot;Таблица N&quot; Знак"/>
    <w:link w:val="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basedOn w:val="a0"/>
    <w:uiPriority w:val="99"/>
    <w:semiHidden/>
    <w:unhideWhenUsed/>
    <w:pPr>
      <w:numPr>
        <w:numId w:val="7"/>
      </w:numPr>
      <w:contextualSpacing/>
    </w:pPr>
  </w:style>
  <w:style w:type="paragraph" w:styleId="ac">
    <w:name w:val="Document Map"/>
    <w:basedOn w:val="a0"/>
    <w:link w:val="a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1"/>
    <w:link w:val="ac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1">
    <w:name w:val="0 Таблица Текст_1"/>
    <w:basedOn w:val="a0"/>
    <w:uiPriority w:val="99"/>
    <w:qFormat/>
    <w:pPr>
      <w:ind w:firstLine="0"/>
    </w:pPr>
    <w:rPr>
      <w:color w:val="000000"/>
      <w:sz w:val="20"/>
    </w:rPr>
  </w:style>
  <w:style w:type="character" w:customStyle="1" w:styleId="af">
    <w:name w:val="Файл_Путь"/>
    <w:basedOn w:val="a1"/>
    <w:rPr>
      <w:rFonts w:ascii="Courier New" w:hAnsi="Courier New" w:cs="Courier New"/>
      <w:b/>
    </w:rPr>
  </w:style>
  <w:style w:type="paragraph" w:customStyle="1" w:styleId="1">
    <w:name w:val="Приложение 1"/>
    <w:basedOn w:val="a0"/>
    <w:next w:val="a0"/>
    <w:pPr>
      <w:numPr>
        <w:numId w:val="13"/>
      </w:numPr>
      <w:tabs>
        <w:tab w:val="left" w:pos="1491"/>
      </w:tabs>
      <w:spacing w:before="240" w:after="60"/>
      <w:jc w:val="left"/>
      <w:outlineLvl w:val="0"/>
    </w:pPr>
    <w:rPr>
      <w:rFonts w:ascii="Arial" w:hAnsi="Arial"/>
      <w:b/>
      <w:sz w:val="32"/>
    </w:rPr>
  </w:style>
  <w:style w:type="paragraph" w:customStyle="1" w:styleId="2">
    <w:name w:val="Приложение 2"/>
    <w:basedOn w:val="a0"/>
    <w:next w:val="a0"/>
    <w:pPr>
      <w:numPr>
        <w:ilvl w:val="1"/>
        <w:numId w:val="13"/>
      </w:numPr>
      <w:tabs>
        <w:tab w:val="left" w:pos="1491"/>
      </w:tabs>
      <w:spacing w:before="240" w:after="60"/>
      <w:outlineLvl w:val="1"/>
    </w:pPr>
    <w:rPr>
      <w:rFonts w:ascii="Arial" w:hAnsi="Arial"/>
      <w:b/>
      <w:sz w:val="28"/>
    </w:rPr>
  </w:style>
  <w:style w:type="paragraph" w:customStyle="1" w:styleId="3">
    <w:name w:val="Приложение 3"/>
    <w:basedOn w:val="a0"/>
    <w:next w:val="a0"/>
    <w:pPr>
      <w:numPr>
        <w:ilvl w:val="2"/>
        <w:numId w:val="13"/>
      </w:numPr>
      <w:tabs>
        <w:tab w:val="left" w:pos="1491"/>
      </w:tabs>
      <w:spacing w:before="240" w:after="60"/>
      <w:outlineLvl w:val="2"/>
    </w:pPr>
    <w:rPr>
      <w:rFonts w:ascii="Arial" w:hAnsi="Arial"/>
      <w:b/>
    </w:rPr>
  </w:style>
  <w:style w:type="paragraph" w:customStyle="1" w:styleId="4">
    <w:name w:val="Приложение 4"/>
    <w:basedOn w:val="a0"/>
    <w:next w:val="a0"/>
    <w:pPr>
      <w:numPr>
        <w:ilvl w:val="3"/>
        <w:numId w:val="13"/>
      </w:numPr>
      <w:tabs>
        <w:tab w:val="left" w:pos="1491"/>
      </w:tabs>
      <w:spacing w:before="240" w:after="60"/>
      <w:jc w:val="left"/>
      <w:outlineLvl w:val="3"/>
    </w:pPr>
    <w:rPr>
      <w:b/>
      <w:sz w:val="28"/>
    </w:rPr>
  </w:style>
  <w:style w:type="character" w:customStyle="1" w:styleId="objectbox">
    <w:name w:val="objectbox"/>
    <w:basedOn w:val="a1"/>
  </w:style>
  <w:style w:type="character" w:customStyle="1" w:styleId="21">
    <w:name w:val="Заголовок 2 Знак"/>
    <w:basedOn w:val="a1"/>
    <w:link w:val="2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basedOn w:val="a1"/>
    <w:link w:val="3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basedOn w:val="a1"/>
    <w:link w:val="40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Pr>
      <w:rFonts w:ascii="Arial" w:eastAsia="Times New Roman" w:hAnsi="Arial" w:cs="Times New Roman"/>
      <w:b/>
      <w:bCs/>
      <w:iCs/>
      <w:sz w:val="24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53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7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05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2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8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212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ru.wikipedia.org/wiki/JavaScrip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A2%D0%B5%D0%BA%D1%81%D1%82%D0%BE%D0%B2%D1%8B%D0%B9_%D1%84%D0%BE%D1%80%D0%BC%D0%B0%D1%8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40515-9432-4ACF-A194-43253E0DB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8383</TotalTime>
  <Pages>4</Pages>
  <Words>1450</Words>
  <Characters>8269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Акимов Алексей Андревич</dc:creator>
  <cp:lastModifiedBy>Старова Анна Андреевна</cp:lastModifiedBy>
  <cp:revision>147</cp:revision>
  <dcterms:created xsi:type="dcterms:W3CDTF">2015-04-23T07:49:00Z</dcterms:created>
  <dcterms:modified xsi:type="dcterms:W3CDTF">2020-05-27T17:57:00Z</dcterms:modified>
</cp:coreProperties>
</file>